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6EC2DEA"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D55843">
        <w:rPr>
          <w:rFonts w:eastAsia="Times New Roman" w:cs="Calibri"/>
          <w:lang w:eastAsia="cs-CZ"/>
        </w:rPr>
        <w:t>Ing. Hynkem Raisem</w:t>
      </w:r>
      <w:r w:rsidR="00613A51" w:rsidRPr="00613A51">
        <w:rPr>
          <w:rFonts w:eastAsia="Times New Roman" w:cs="Calibri"/>
          <w:lang w:eastAsia="cs-CZ"/>
        </w:rPr>
        <w:t xml:space="preserve">, </w:t>
      </w:r>
      <w:r w:rsidR="00D55843">
        <w:rPr>
          <w:rFonts w:eastAsia="Times New Roman" w:cs="Calibri"/>
          <w:lang w:eastAsia="cs-CZ"/>
        </w:rPr>
        <w:t>MHA</w:t>
      </w:r>
      <w:r w:rsidR="00613A51" w:rsidRPr="00613A51">
        <w:rPr>
          <w:rFonts w:eastAsia="Times New Roman" w:cs="Calibri"/>
          <w:lang w:eastAsia="cs-CZ"/>
        </w:rPr>
        <w:t xml:space="preserve">, </w:t>
      </w:r>
      <w:r w:rsidR="00D55843">
        <w:rPr>
          <w:rFonts w:eastAsia="Times New Roman" w:cs="Calibri"/>
          <w:lang w:eastAsia="cs-CZ"/>
        </w:rPr>
        <w:t>místopředsedou</w:t>
      </w:r>
      <w:r w:rsidR="00613A51" w:rsidRPr="00613A51">
        <w:rPr>
          <w:rFonts w:eastAsia="Times New Roman" w:cs="Calibri"/>
          <w:lang w:eastAsia="cs-CZ"/>
        </w:rPr>
        <w:t xml:space="preserve">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88DCCC0"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6C1A7A" w:rsidRPr="004F3257">
        <w:rPr>
          <w:rFonts w:cs="Calibri"/>
          <w:sz w:val="22"/>
          <w:szCs w:val="22"/>
          <w:highlight w:val="yellow"/>
        </w:rPr>
        <w:t>..</w:t>
      </w:r>
      <w:r w:rsidRPr="004F3257">
        <w:rPr>
          <w:rFonts w:cs="Calibri"/>
          <w:sz w:val="22"/>
          <w:szCs w:val="22"/>
          <w:highlight w:val="yellow"/>
        </w:rPr>
        <w:t>.</w:t>
      </w:r>
    </w:p>
    <w:p w14:paraId="7574198C" w14:textId="5BB0F504"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785F144"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3A70E174"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FAFEFCE"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DBF939A"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75B4F19E"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41392F">
        <w:rPr>
          <w:rFonts w:ascii="Calibri" w:hAnsi="Calibri" w:cs="Calibri"/>
          <w:sz w:val="22"/>
          <w:szCs w:val="22"/>
        </w:rPr>
        <w:t>e zjednodušeném podlimitním řízení</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41392F" w:rsidRPr="0041392F">
        <w:rPr>
          <w:rFonts w:ascii="Calibri" w:hAnsi="Calibri" w:cs="Calibri"/>
          <w:b/>
          <w:bCs/>
          <w:sz w:val="22"/>
          <w:szCs w:val="22"/>
        </w:rPr>
        <w:t>Léčivý přípravek ATC skupiny C10AX13 s účinnou látkou EVOLOKUMAB</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CF2196">
      <w:pPr>
        <w:pStyle w:val="Nadpis1"/>
        <w:numPr>
          <w:ilvl w:val="0"/>
          <w:numId w:val="0"/>
        </w:numPr>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7C8E2DC" w:rsidR="00B50C12" w:rsidRPr="004617FC" w:rsidRDefault="0024457F" w:rsidP="009C38C5">
      <w:pPr>
        <w:autoSpaceDE w:val="0"/>
        <w:autoSpaceDN w:val="0"/>
        <w:adjustRightInd w:val="0"/>
        <w:spacing w:after="6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41392F" w:rsidRPr="0041392F">
        <w:rPr>
          <w:rFonts w:ascii="Calibri" w:hAnsi="Calibri" w:cs="Arial"/>
          <w:b/>
          <w:bCs/>
          <w:sz w:val="22"/>
          <w:szCs w:val="22"/>
        </w:rPr>
        <w:t xml:space="preserve"> ATC skupiny C10AX13 – léčiva s účinnou látkou EVOLOKUMAB</w:t>
      </w:r>
      <w:r w:rsidR="00096DC0">
        <w:rPr>
          <w:rFonts w:ascii="Calibri" w:hAnsi="Calibri" w:cs="Arial"/>
          <w:b/>
          <w:bCs/>
          <w:sz w:val="22"/>
          <w:szCs w:val="22"/>
        </w:rPr>
        <w:t xml:space="preserve"> </w:t>
      </w:r>
      <w:r w:rsidR="00B50C12" w:rsidRPr="004617FC">
        <w:rPr>
          <w:rFonts w:ascii="Calibri" w:hAnsi="Calibri" w:cs="Calibri"/>
          <w:sz w:val="22"/>
          <w:szCs w:val="22"/>
        </w:rPr>
        <w:t>(dále jen „zboží“).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9C38C5">
      <w:pPr>
        <w:spacing w:after="60"/>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7B140237" w:rsidR="0041752E" w:rsidRPr="004617FC" w:rsidRDefault="0041752E" w:rsidP="009C38C5">
      <w:pPr>
        <w:spacing w:after="60"/>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nevyužité pro výstavní, prezentační či jiné reklamní účely</w:t>
      </w:r>
      <w:r w:rsidR="00975A2B" w:rsidRPr="004617FC">
        <w:rPr>
          <w:rFonts w:ascii="Calibri" w:hAnsi="Calibri" w:cs="Calibri"/>
          <w:sz w:val="22"/>
          <w:szCs w:val="22"/>
        </w:rPr>
        <w:t>,</w:t>
      </w:r>
      <w:r w:rsidR="004D2D9D" w:rsidRPr="004617FC">
        <w:rPr>
          <w:rFonts w:ascii="Calibri" w:hAnsi="Calibri" w:cs="Calibri"/>
          <w:sz w:val="22"/>
          <w:szCs w:val="22"/>
        </w:rPr>
        <w:t xml:space="preserve"> </w:t>
      </w:r>
      <w:r w:rsidR="00975A2B" w:rsidRPr="004617FC">
        <w:rPr>
          <w:rFonts w:ascii="Calibri" w:hAnsi="Calibri" w:cs="Calibri"/>
          <w:sz w:val="22"/>
          <w:szCs w:val="22"/>
        </w:rPr>
        <w:t xml:space="preserve">zboží </w:t>
      </w:r>
      <w:r w:rsidRPr="004617FC">
        <w:rPr>
          <w:rFonts w:ascii="Calibri" w:hAnsi="Calibri" w:cs="Calibri"/>
          <w:sz w:val="22"/>
          <w:szCs w:val="22"/>
        </w:rPr>
        <w:t>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musí odpovídat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9C38C5">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pozdějších předpisů</w:t>
      </w:r>
      <w:r w:rsidR="009C38C5">
        <w:rPr>
          <w:rFonts w:ascii="Calibri" w:hAnsi="Calibri" w:cs="Calibri"/>
          <w:sz w:val="22"/>
          <w:szCs w:val="22"/>
        </w:rPr>
        <w:t>,</w:t>
      </w:r>
      <w:r w:rsidR="0022356A">
        <w:rPr>
          <w:rFonts w:ascii="Calibri" w:hAnsi="Calibri" w:cs="Calibri"/>
          <w:sz w:val="22"/>
          <w:szCs w:val="22"/>
        </w:rPr>
        <w:t xml:space="preserve"> </w:t>
      </w:r>
      <w:r w:rsidR="00A47F7F" w:rsidRPr="004617FC">
        <w:rPr>
          <w:rFonts w:ascii="Calibri" w:hAnsi="Calibri" w:cs="Calibri"/>
          <w:sz w:val="22"/>
          <w:szCs w:val="22"/>
        </w:rPr>
        <w:t xml:space="preserve">a </w:t>
      </w:r>
      <w:r w:rsidR="009C38C5">
        <w:rPr>
          <w:rFonts w:ascii="Calibri" w:hAnsi="Calibri" w:cs="Calibri"/>
          <w:sz w:val="22"/>
          <w:szCs w:val="22"/>
        </w:rPr>
        <w:t>musí být schválen a zaregistrován</w:t>
      </w:r>
      <w:r w:rsidR="00A47F7F" w:rsidRPr="004617FC">
        <w:rPr>
          <w:rFonts w:ascii="Calibri" w:hAnsi="Calibri" w:cs="Calibri"/>
          <w:sz w:val="22"/>
          <w:szCs w:val="22"/>
        </w:rPr>
        <w:t xml:space="preserve"> Státním ústavem pro kontrolu léčiv.</w:t>
      </w:r>
      <w:r w:rsidRPr="004617FC">
        <w:rPr>
          <w:rFonts w:ascii="Calibri" w:hAnsi="Calibri" w:cs="Calibri"/>
          <w:sz w:val="22"/>
          <w:szCs w:val="22"/>
        </w:rPr>
        <w:t xml:space="preserve"> </w:t>
      </w:r>
    </w:p>
    <w:p w14:paraId="0E6BF4FB" w14:textId="2AA49821"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Účelem této smlouvy je zabezpečení průběžných dodávek zdravotnických prostředků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2A41D40A"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w:t>
      </w:r>
      <w:r w:rsidR="009C38C5">
        <w:rPr>
          <w:rFonts w:ascii="Calibri" w:eastAsia="Calibri" w:hAnsi="Calibri"/>
          <w:color w:val="000000"/>
          <w:szCs w:val="22"/>
        </w:rPr>
        <w:t>sl.</w:t>
      </w:r>
      <w:r w:rsidRPr="004617FC">
        <w:rPr>
          <w:rFonts w:ascii="Calibri" w:eastAsia="Calibri" w:hAnsi="Calibri"/>
          <w:color w:val="000000"/>
          <w:szCs w:val="22"/>
        </w:rPr>
        <w:t xml:space="preserve">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483A5426" w:rsidR="0090742B" w:rsidRPr="004617FC" w:rsidRDefault="00A6648D" w:rsidP="009C38C5">
      <w:pPr>
        <w:spacing w:before="240" w:after="6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DA0B0A">
        <w:rPr>
          <w:rFonts w:ascii="Calibri" w:hAnsi="Calibri" w:cs="Calibri"/>
          <w:b/>
          <w:bCs/>
          <w:sz w:val="22"/>
          <w:szCs w:val="22"/>
        </w:rPr>
        <w:t>po dobu</w:t>
      </w:r>
      <w:r w:rsidR="00372823" w:rsidRPr="004617FC">
        <w:rPr>
          <w:rFonts w:ascii="Calibri" w:hAnsi="Calibri" w:cs="Calibri"/>
          <w:sz w:val="22"/>
          <w:szCs w:val="22"/>
        </w:rPr>
        <w:t xml:space="preserve"> </w:t>
      </w:r>
      <w:r w:rsidR="0022356A" w:rsidRPr="0022356A">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9C38C5">
      <w:pPr>
        <w:spacing w:after="60"/>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činí 1 pracovní den od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2x týdně, nebude-li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22ED0F37" w:rsidR="00A6648D" w:rsidRDefault="00A6648D" w:rsidP="005E0F36">
      <w:pPr>
        <w:jc w:val="both"/>
        <w:rPr>
          <w:rFonts w:ascii="Calibri" w:hAnsi="Calibri" w:cs="Calibri"/>
          <w:iCs/>
          <w:sz w:val="22"/>
          <w:szCs w:val="22"/>
        </w:rPr>
      </w:pPr>
    </w:p>
    <w:p w14:paraId="7B6D7071" w14:textId="77777777" w:rsidR="009C38C5" w:rsidRPr="004617FC" w:rsidRDefault="009C38C5"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01227F">
      <w:pPr>
        <w:pStyle w:val="Odstavecseseznamem"/>
        <w:spacing w:after="60"/>
        <w:ind w:left="567" w:firstLine="142"/>
        <w:contextualSpacing w:val="0"/>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01227F">
      <w:pPr>
        <w:spacing w:after="60"/>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01227F">
      <w:pPr>
        <w:spacing w:after="60"/>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01227F">
      <w:pPr>
        <w:spacing w:after="60"/>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06478E66" w14:textId="09C8FA66" w:rsidR="00343FBE" w:rsidRPr="004617FC" w:rsidRDefault="00812CA0" w:rsidP="002D4E1A">
      <w:pPr>
        <w:spacing w:after="60"/>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Pr>
          <w:rFonts w:ascii="Calibri" w:hAnsi="Calibri" w:cs="Calibri"/>
          <w:sz w:val="22"/>
          <w:szCs w:val="22"/>
        </w:rPr>
        <w:t xml:space="preserve">než </w:t>
      </w:r>
      <w:r w:rsidR="00F17580">
        <w:rPr>
          <w:rFonts w:ascii="Calibri" w:hAnsi="Calibri" w:cs="Calibri"/>
          <w:sz w:val="22"/>
          <w:szCs w:val="22"/>
        </w:rPr>
        <w:t>6</w:t>
      </w:r>
      <w:r w:rsidRPr="004617FC">
        <w:rPr>
          <w:rFonts w:ascii="Calibri" w:hAnsi="Calibri" w:cs="Calibri"/>
          <w:sz w:val="22"/>
          <w:szCs w:val="22"/>
        </w:rPr>
        <w:t xml:space="preserve"> měsíců.</w:t>
      </w:r>
    </w:p>
    <w:p w14:paraId="78BF813E" w14:textId="311D8890" w:rsidR="007460F2" w:rsidRPr="004617FC" w:rsidRDefault="007460F2" w:rsidP="0001227F">
      <w:pPr>
        <w:spacing w:after="60"/>
        <w:ind w:left="709" w:hanging="709"/>
        <w:jc w:val="both"/>
        <w:rPr>
          <w:rFonts w:ascii="Calibri" w:hAnsi="Calibri" w:cs="Calibri"/>
          <w:i/>
          <w:sz w:val="22"/>
          <w:szCs w:val="22"/>
        </w:rPr>
      </w:pPr>
      <w:r w:rsidRPr="004617FC">
        <w:rPr>
          <w:rFonts w:ascii="Calibri" w:hAnsi="Calibri" w:cs="Calibri"/>
          <w:b/>
          <w:sz w:val="22"/>
          <w:szCs w:val="22"/>
        </w:rPr>
        <w:lastRenderedPageBreak/>
        <w:t>3.</w:t>
      </w:r>
      <w:r w:rsidR="002D4E1A">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65FC84CF"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01227F">
      <w:pPr>
        <w:pStyle w:val="Odstavecseseznamem"/>
        <w:numPr>
          <w:ilvl w:val="0"/>
          <w:numId w:val="12"/>
        </w:numPr>
        <w:spacing w:after="60"/>
        <w:ind w:left="993" w:hanging="284"/>
        <w:contextualSpacing w:val="0"/>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7A1AB4F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6938DBF3"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Pr="004617FC">
        <w:rPr>
          <w:rFonts w:ascii="Calibri" w:hAnsi="Calibri" w:cs="Calibri"/>
          <w:szCs w:val="22"/>
        </w:rPr>
        <w:t>;</w:t>
      </w:r>
    </w:p>
    <w:p w14:paraId="0FEB13A0" w14:textId="3E55F270" w:rsidR="007460F2" w:rsidRPr="0001227F" w:rsidRDefault="00D07CAD" w:rsidP="0001227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6EA7CCDB" w:rsidR="007460F2" w:rsidRPr="004617FC" w:rsidRDefault="0001227F" w:rsidP="007B3091">
      <w:pPr>
        <w:pStyle w:val="Odstavecseseznamem"/>
        <w:numPr>
          <w:ilvl w:val="0"/>
          <w:numId w:val="12"/>
        </w:numPr>
        <w:ind w:left="993" w:hanging="284"/>
        <w:jc w:val="both"/>
        <w:rPr>
          <w:rFonts w:ascii="Calibri" w:hAnsi="Calibri" w:cs="Calibri"/>
          <w:szCs w:val="22"/>
        </w:rPr>
      </w:pPr>
      <w:r>
        <w:rPr>
          <w:rFonts w:ascii="Calibri" w:hAnsi="Calibri" w:cs="Calibri"/>
          <w:szCs w:val="22"/>
        </w:rPr>
        <w:t>název</w:t>
      </w:r>
      <w:r w:rsidR="007460F2" w:rsidRPr="004617FC">
        <w:rPr>
          <w:rFonts w:ascii="Calibri" w:hAnsi="Calibri" w:cs="Calibri"/>
          <w:szCs w:val="22"/>
        </w:rPr>
        <w:t xml:space="preserve"> dodaného zboží a jeho množství</w:t>
      </w:r>
      <w:r w:rsidR="00D07CAD" w:rsidRPr="004617FC">
        <w:rPr>
          <w:rFonts w:ascii="Calibri" w:hAnsi="Calibri" w:cs="Calibri"/>
          <w:szCs w:val="22"/>
        </w:rPr>
        <w:t>;</w:t>
      </w:r>
    </w:p>
    <w:p w14:paraId="4E9A8D38" w14:textId="40900739" w:rsidR="00202FC7" w:rsidRPr="004617FC" w:rsidRDefault="00D07CAD" w:rsidP="0001227F">
      <w:pPr>
        <w:pStyle w:val="Odstavecseseznamem"/>
        <w:numPr>
          <w:ilvl w:val="0"/>
          <w:numId w:val="12"/>
        </w:numPr>
        <w:spacing w:after="60"/>
        <w:ind w:left="993" w:hanging="284"/>
        <w:contextualSpacing w:val="0"/>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15F68" w:rsidR="00D07CAD" w:rsidRPr="004617FC" w:rsidRDefault="00D07CAD" w:rsidP="0001227F">
      <w:pPr>
        <w:spacing w:after="60"/>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0CA70256" w:rsidR="00D07CAD" w:rsidRPr="004617FC" w:rsidRDefault="00D07CAD" w:rsidP="002D4E1A">
      <w:pPr>
        <w:spacing w:after="60"/>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2D4E1A">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0225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D4E1A">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0504B3">
        <w:rPr>
          <w:rFonts w:ascii="Calibri" w:hAnsi="Calibri" w:cs="Calibri"/>
          <w:sz w:val="22"/>
          <w:szCs w:val="22"/>
        </w:rPr>
        <w:t>2</w:t>
      </w:r>
      <w:r w:rsidR="002137F3" w:rsidRPr="004617FC">
        <w:rPr>
          <w:rFonts w:ascii="Calibri" w:hAnsi="Calibri" w:cs="Calibri"/>
          <w:sz w:val="22"/>
          <w:szCs w:val="22"/>
        </w:rPr>
        <w:t>měsíční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767C1C59"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73560">
        <w:rPr>
          <w:rFonts w:ascii="Calibri" w:hAnsi="Calibri" w:cs="Calibri"/>
          <w:b/>
          <w:bCs/>
          <w:sz w:val="22"/>
          <w:szCs w:val="22"/>
        </w:rPr>
        <w:t xml:space="preserve">za období </w:t>
      </w:r>
      <w:r w:rsidR="0022356A" w:rsidRPr="00473560">
        <w:rPr>
          <w:rFonts w:ascii="Calibri" w:hAnsi="Calibri" w:cs="Calibri"/>
          <w:b/>
          <w:bCs/>
          <w:sz w:val="22"/>
          <w:szCs w:val="22"/>
        </w:rPr>
        <w:t>2</w:t>
      </w:r>
      <w:r w:rsidR="001B2D5F" w:rsidRPr="00473560">
        <w:rPr>
          <w:rFonts w:ascii="Calibri" w:hAnsi="Calibri" w:cs="Calibri"/>
          <w:b/>
          <w:bCs/>
          <w:sz w:val="22"/>
          <w:szCs w:val="22"/>
        </w:rPr>
        <w:t xml:space="preserve"> </w:t>
      </w:r>
      <w:r w:rsidR="0022356A" w:rsidRPr="00473560">
        <w:rPr>
          <w:rFonts w:ascii="Calibri" w:hAnsi="Calibri" w:cs="Calibri"/>
          <w:b/>
          <w:bCs/>
          <w:sz w:val="22"/>
          <w:szCs w:val="22"/>
        </w:rPr>
        <w:t>let</w:t>
      </w:r>
      <w:r w:rsidR="00D51DFE" w:rsidRPr="00473560">
        <w:rPr>
          <w:rFonts w:ascii="Calibri" w:hAnsi="Calibri" w:cs="Calibri"/>
          <w:b/>
          <w:bCs/>
          <w:sz w:val="22"/>
          <w:szCs w:val="22"/>
        </w:rPr>
        <w:t xml:space="preserve"> (</w:t>
      </w:r>
      <w:r w:rsidR="0022356A" w:rsidRPr="00473560">
        <w:rPr>
          <w:rFonts w:ascii="Calibri" w:hAnsi="Calibri" w:cs="Calibri"/>
          <w:b/>
          <w:bCs/>
          <w:sz w:val="22"/>
          <w:szCs w:val="22"/>
        </w:rPr>
        <w:t>24</w:t>
      </w:r>
      <w:r w:rsidR="00D51DFE" w:rsidRPr="00473560">
        <w:rPr>
          <w:rFonts w:ascii="Calibri" w:hAnsi="Calibri" w:cs="Calibri"/>
          <w:b/>
          <w:bCs/>
          <w:sz w:val="22"/>
          <w:szCs w:val="22"/>
        </w:rPr>
        <w:t xml:space="preserve">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77777777" w:rsidR="00C21D94" w:rsidRPr="004617FC" w:rsidRDefault="00C21D94" w:rsidP="00D67A3D">
      <w:pPr>
        <w:pStyle w:val="Zkladntextodsazen3"/>
        <w:ind w:left="709" w:hanging="709"/>
        <w:jc w:val="both"/>
        <w:rPr>
          <w:rFonts w:ascii="Calibri" w:hAnsi="Calibri" w:cs="Calibri"/>
          <w:sz w:val="22"/>
          <w:szCs w:val="22"/>
        </w:rPr>
      </w:pPr>
    </w:p>
    <w:p w14:paraId="55A9FA91" w14:textId="213BCE14"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4FE744C"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60C08FD4" w14:textId="77777777" w:rsidR="00323DA3" w:rsidRPr="004617FC" w:rsidRDefault="00323DA3" w:rsidP="00323DA3">
      <w:pPr>
        <w:jc w:val="center"/>
        <w:rPr>
          <w:rFonts w:ascii="Calibri" w:hAnsi="Calibri" w:cs="Calibri"/>
          <w:b/>
          <w:sz w:val="22"/>
          <w:szCs w:val="22"/>
        </w:rPr>
      </w:pPr>
    </w:p>
    <w:p w14:paraId="565A9A8C" w14:textId="7E888F75"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DPH</w:t>
      </w:r>
      <w:r w:rsidR="002B0BFC" w:rsidRPr="004617FC">
        <w:rPr>
          <w:rFonts w:ascii="Calibri" w:hAnsi="Calibri" w:cs="Calibri"/>
          <w:b/>
          <w:sz w:val="22"/>
          <w:szCs w:val="22"/>
        </w:rPr>
        <w:t xml:space="preserve"> ve výši </w:t>
      </w:r>
      <w:r w:rsidR="002B0BFC" w:rsidRPr="004F3257">
        <w:rPr>
          <w:rFonts w:ascii="Calibri" w:hAnsi="Calibri" w:cs="Calibri"/>
          <w:b/>
          <w:sz w:val="22"/>
          <w:szCs w:val="22"/>
          <w:highlight w:val="yellow"/>
        </w:rPr>
        <w:t>…</w:t>
      </w:r>
      <w:r w:rsidR="002B0BFC" w:rsidRPr="004617FC">
        <w:rPr>
          <w:rFonts w:ascii="Calibri" w:hAnsi="Calibri" w:cs="Calibri"/>
          <w:b/>
          <w:sz w:val="22"/>
          <w:szCs w:val="22"/>
        </w:rPr>
        <w:t>%</w:t>
      </w:r>
      <w:r w:rsidRPr="004617FC">
        <w:rPr>
          <w:rFonts w:ascii="Calibri" w:hAnsi="Calibri" w:cs="Calibri"/>
          <w:b/>
          <w:sz w:val="22"/>
          <w:szCs w:val="22"/>
        </w:rPr>
        <w:t xml:space="preserve"> činí</w:t>
      </w:r>
      <w:r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w:t>
      </w:r>
      <w:r w:rsidR="00DE3207" w:rsidRPr="004617FC">
        <w:rPr>
          <w:rFonts w:ascii="Calibri" w:hAnsi="Calibri" w:cs="Calibri"/>
          <w:b/>
          <w:sz w:val="22"/>
          <w:szCs w:val="22"/>
        </w:rPr>
        <w:t xml:space="preserve"> </w:t>
      </w:r>
    </w:p>
    <w:p w14:paraId="6CE7C13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11ECBC25" w14:textId="77777777" w:rsidR="00323DA3" w:rsidRPr="004617FC" w:rsidRDefault="00323DA3" w:rsidP="00323DA3">
      <w:pPr>
        <w:jc w:val="center"/>
        <w:rPr>
          <w:rFonts w:ascii="Calibri" w:hAnsi="Calibri" w:cs="Calibri"/>
          <w:b/>
          <w:sz w:val="22"/>
          <w:szCs w:val="22"/>
        </w:rPr>
      </w:pPr>
    </w:p>
    <w:p w14:paraId="41FA8479" w14:textId="0DE60E71"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 včetně DPH</w:t>
      </w:r>
      <w:r w:rsidR="00DE3207" w:rsidRPr="004617FC">
        <w:rPr>
          <w:rFonts w:ascii="Calibri" w:hAnsi="Calibri" w:cs="Calibri"/>
          <w:b/>
          <w:sz w:val="22"/>
          <w:szCs w:val="22"/>
        </w:rPr>
        <w:t xml:space="preserve"> </w:t>
      </w:r>
    </w:p>
    <w:p w14:paraId="42B8F62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4CC88BCA" w14:textId="77777777" w:rsidR="00323DA3" w:rsidRPr="004617FC" w:rsidRDefault="00323DA3" w:rsidP="00323DA3">
      <w:pPr>
        <w:jc w:val="center"/>
        <w:rPr>
          <w:rFonts w:ascii="Calibri" w:hAnsi="Calibri" w:cs="Calibri"/>
          <w:sz w:val="22"/>
          <w:szCs w:val="22"/>
        </w:rPr>
      </w:pPr>
      <w:r w:rsidRPr="004617FC">
        <w:rPr>
          <w:rFonts w:ascii="Calibri" w:hAnsi="Calibri" w:cs="Calibri"/>
          <w:sz w:val="22"/>
          <w:szCs w:val="22"/>
        </w:rPr>
        <w:t>(dále jen „cena“)</w:t>
      </w:r>
    </w:p>
    <w:p w14:paraId="6C9BEBD1" w14:textId="77777777" w:rsidR="00FE4265" w:rsidRPr="004617FC" w:rsidRDefault="00FE4265"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947323">
      <w:pPr>
        <w:spacing w:after="60"/>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3A8F9A8D" w:rsidR="009940AA" w:rsidRPr="004617FC" w:rsidRDefault="001D2DB5" w:rsidP="00947323">
      <w:pPr>
        <w:spacing w:after="60"/>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4617FC">
        <w:rPr>
          <w:rFonts w:ascii="Calibri" w:hAnsi="Calibri" w:cs="Calibri"/>
          <w:sz w:val="22"/>
          <w:szCs w:val="22"/>
        </w:rPr>
        <w:t>y, autorská práva, licence a dokumentace</w:t>
      </w:r>
      <w:r w:rsidR="009940AA" w:rsidRPr="004617FC">
        <w:rPr>
          <w:rFonts w:ascii="Calibri" w:hAnsi="Calibri" w:cs="Calibri"/>
          <w:sz w:val="22"/>
          <w:szCs w:val="22"/>
        </w:rPr>
        <w:t>, předpokládaný vývoj cen v daném oboru a ostatní f</w:t>
      </w:r>
      <w:r w:rsidR="0020399D" w:rsidRPr="004617FC">
        <w:rPr>
          <w:rFonts w:ascii="Calibri" w:hAnsi="Calibri" w:cs="Calibri"/>
          <w:sz w:val="22"/>
          <w:szCs w:val="22"/>
        </w:rPr>
        <w:t>inanční vlivy, např. inflace, ri</w:t>
      </w:r>
      <w:r w:rsidR="009940AA" w:rsidRPr="004617FC">
        <w:rPr>
          <w:rFonts w:ascii="Calibri" w:hAnsi="Calibri" w:cs="Calibri"/>
          <w:sz w:val="22"/>
          <w:szCs w:val="22"/>
        </w:rPr>
        <w:t>zika,</w:t>
      </w:r>
      <w:r w:rsidRPr="004617FC">
        <w:rPr>
          <w:rFonts w:ascii="Calibri" w:hAnsi="Calibri" w:cs="Calibri"/>
          <w:sz w:val="22"/>
          <w:szCs w:val="22"/>
        </w:rPr>
        <w:t xml:space="preserve"> vývoj kurzů české koruny, zisk</w:t>
      </w:r>
      <w:r w:rsidR="009940AA" w:rsidRPr="004617FC">
        <w:rPr>
          <w:rFonts w:ascii="Calibri" w:hAnsi="Calibri" w:cs="Calibri"/>
          <w:sz w:val="22"/>
          <w:szCs w:val="22"/>
        </w:rPr>
        <w:t xml:space="preserve">, tedy veškeré náklady vzniklé v souvislosti s plněním </w:t>
      </w:r>
      <w:r w:rsidR="006C3A67" w:rsidRPr="004617FC">
        <w:rPr>
          <w:rFonts w:ascii="Calibri" w:hAnsi="Calibri" w:cs="Calibri"/>
          <w:sz w:val="22"/>
          <w:szCs w:val="22"/>
        </w:rPr>
        <w:t>této smlouvy.</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51A71C61" w:rsidR="00A6648D" w:rsidRPr="004617FC" w:rsidRDefault="00A6648D" w:rsidP="00947323">
      <w:pPr>
        <w:tabs>
          <w:tab w:val="num" w:pos="0"/>
        </w:tabs>
        <w:spacing w:after="60"/>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w:t>
      </w:r>
      <w:r w:rsidR="00947323" w:rsidRPr="00947323">
        <w:rPr>
          <w:rFonts w:ascii="Calibri" w:hAnsi="Calibri" w:cs="Calibri"/>
          <w:sz w:val="22"/>
          <w:szCs w:val="22"/>
        </w:rPr>
        <w:t xml:space="preserve">na základě dílčí objednávky kupujícího </w:t>
      </w:r>
      <w:r w:rsidR="00C822F1" w:rsidRPr="004617FC">
        <w:rPr>
          <w:rFonts w:ascii="Calibri" w:hAnsi="Calibri" w:cs="Calibri"/>
          <w:sz w:val="22"/>
          <w:szCs w:val="22"/>
        </w:rPr>
        <w:t xml:space="preserve">a </w:t>
      </w:r>
      <w:r w:rsidR="00947323">
        <w:rPr>
          <w:rFonts w:ascii="Calibri" w:hAnsi="Calibri" w:cs="Calibri"/>
          <w:sz w:val="22"/>
          <w:szCs w:val="22"/>
        </w:rPr>
        <w:t xml:space="preserve">po </w:t>
      </w:r>
      <w:r w:rsidR="00C822F1" w:rsidRPr="004617FC">
        <w:rPr>
          <w:rFonts w:ascii="Calibri" w:hAnsi="Calibri" w:cs="Calibri"/>
          <w:sz w:val="22"/>
          <w:szCs w:val="22"/>
        </w:rPr>
        <w:t>podpisu dodacího listu.</w:t>
      </w:r>
      <w:r w:rsidR="00F17C12" w:rsidRPr="004617FC">
        <w:rPr>
          <w:rFonts w:ascii="Calibri" w:hAnsi="Calibri" w:cs="Calibri"/>
          <w:sz w:val="22"/>
          <w:szCs w:val="22"/>
        </w:rPr>
        <w:t xml:space="preserve"> </w:t>
      </w:r>
    </w:p>
    <w:p w14:paraId="5FD698C6" w14:textId="77777777" w:rsidR="00A6648D" w:rsidRPr="004617FC" w:rsidRDefault="00A6648D" w:rsidP="00947323">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5E9FE548" w14:textId="7C6A2207" w:rsidR="001D2DB5" w:rsidRPr="004617FC" w:rsidRDefault="00A6648D" w:rsidP="00D67A3D">
      <w:pPr>
        <w:pStyle w:val="Zkladntextodsazen2"/>
        <w:ind w:left="709"/>
      </w:pPr>
      <w:r w:rsidRPr="004617FC">
        <w:t xml:space="preserve">Faktura musí obsahovat všechny náležitosti řádného daňového dokladu podle platné právní úpravy, zejména podle zákona č. 235/2004 Sb., </w:t>
      </w:r>
      <w:r w:rsidR="001D2DB5" w:rsidRPr="004617FC">
        <w:t>o dani z přidané hodnoty, v</w:t>
      </w:r>
      <w:r w:rsidR="0022356A">
        <w:t xml:space="preserve">e </w:t>
      </w:r>
      <w:r w:rsidR="001D2DB5" w:rsidRPr="004617FC">
        <w:t>znění</w:t>
      </w:r>
      <w:r w:rsidR="008637B6" w:rsidRPr="004617FC">
        <w:t xml:space="preserve"> </w:t>
      </w:r>
      <w:r w:rsidR="0022356A">
        <w:t xml:space="preserve">pozdějších předpisů </w:t>
      </w:r>
      <w:r w:rsidR="008637B6" w:rsidRPr="004617FC">
        <w:t>a </w:t>
      </w:r>
      <w:r w:rsidRPr="004617FC">
        <w:t xml:space="preserve">dle § 435 OZ. </w:t>
      </w:r>
    </w:p>
    <w:p w14:paraId="372BDBD1" w14:textId="7B127112" w:rsidR="00A6648D" w:rsidRPr="004617FC" w:rsidRDefault="00A6648D" w:rsidP="00D67A3D">
      <w:pPr>
        <w:ind w:left="705" w:firstLine="4"/>
        <w:jc w:val="both"/>
        <w:rPr>
          <w:rFonts w:ascii="Calibri" w:hAnsi="Calibri" w:cs="Calibri"/>
          <w:sz w:val="22"/>
          <w:szCs w:val="22"/>
        </w:rPr>
      </w:pPr>
      <w:r w:rsidRPr="004617FC">
        <w:rPr>
          <w:rFonts w:ascii="Calibri" w:hAnsi="Calibri" w:cs="Calibri"/>
          <w:sz w:val="22"/>
          <w:szCs w:val="22"/>
        </w:rPr>
        <w:t xml:space="preserve">Dále </w:t>
      </w:r>
      <w:r w:rsidR="007E7D6D">
        <w:rPr>
          <w:rFonts w:ascii="Calibri" w:hAnsi="Calibri" w:cs="Calibri"/>
          <w:sz w:val="22"/>
          <w:szCs w:val="22"/>
        </w:rPr>
        <w:t>bude obsahovat tyto údaje</w:t>
      </w:r>
      <w:r w:rsidRPr="004617FC">
        <w:rPr>
          <w:rFonts w:ascii="Calibri" w:hAnsi="Calibri" w:cs="Calibri"/>
          <w:sz w:val="22"/>
          <w:szCs w:val="22"/>
        </w:rPr>
        <w:t>:</w:t>
      </w:r>
    </w:p>
    <w:p w14:paraId="289CA08B" w14:textId="517BA629"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označení „faktura – daňový doklad“;</w:t>
      </w:r>
    </w:p>
    <w:p w14:paraId="1BC7B024" w14:textId="19CE59CB"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číslo daňového dokladu;</w:t>
      </w:r>
    </w:p>
    <w:p w14:paraId="305C5A76" w14:textId="45E8ED66" w:rsidR="00A6648D" w:rsidRPr="00D67A3D" w:rsidRDefault="007E7D6D" w:rsidP="00D67A3D">
      <w:pPr>
        <w:pStyle w:val="Odstavecseseznamem"/>
        <w:widowControl w:val="0"/>
        <w:numPr>
          <w:ilvl w:val="0"/>
          <w:numId w:val="5"/>
        </w:numPr>
        <w:jc w:val="both"/>
        <w:rPr>
          <w:rFonts w:ascii="Calibri" w:hAnsi="Calibri" w:cs="Calibri"/>
          <w:szCs w:val="22"/>
        </w:rPr>
      </w:pPr>
      <w:r>
        <w:rPr>
          <w:rFonts w:ascii="Calibri" w:hAnsi="Calibri" w:cs="Calibri"/>
          <w:szCs w:val="22"/>
        </w:rPr>
        <w:t>identifikační údaje smluvních stran</w:t>
      </w:r>
      <w:r w:rsidR="00A6648D" w:rsidRPr="00D67A3D">
        <w:rPr>
          <w:rFonts w:ascii="Calibri" w:hAnsi="Calibri" w:cs="Calibri"/>
          <w:szCs w:val="22"/>
        </w:rPr>
        <w:t>;</w:t>
      </w:r>
    </w:p>
    <w:p w14:paraId="62073190" w14:textId="50AD4216" w:rsidR="00A6648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IČO, DIČ smluvních stran;</w:t>
      </w:r>
    </w:p>
    <w:p w14:paraId="21CD1B56" w14:textId="3D906B28" w:rsidR="007E7D6D" w:rsidRPr="00D67A3D" w:rsidRDefault="007E7D6D" w:rsidP="00D67A3D">
      <w:pPr>
        <w:pStyle w:val="Odstavecseseznamem"/>
        <w:widowControl w:val="0"/>
        <w:numPr>
          <w:ilvl w:val="0"/>
          <w:numId w:val="5"/>
        </w:numPr>
        <w:jc w:val="both"/>
        <w:rPr>
          <w:rFonts w:ascii="Calibri" w:hAnsi="Calibri" w:cs="Calibri"/>
          <w:szCs w:val="22"/>
        </w:rPr>
      </w:pPr>
      <w:r>
        <w:rPr>
          <w:rFonts w:ascii="Calibri" w:eastAsia="SimSun" w:hAnsi="Calibri" w:cs="Calibri"/>
          <w:snapToGrid w:val="0"/>
          <w:kern w:val="2"/>
          <w:szCs w:val="22"/>
          <w:lang w:eastAsia="hi-IN" w:bidi="hi-IN"/>
        </w:rPr>
        <w:t>označení bankovního ústavu a číslo účtu, na který má být placeno;</w:t>
      </w:r>
    </w:p>
    <w:p w14:paraId="4330F861" w14:textId="77777777" w:rsidR="00D67A3D" w:rsidRDefault="006C3A67"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předmět dodávky, rozpis zboží</w:t>
      </w:r>
      <w:r w:rsidR="00A6648D" w:rsidRPr="00D67A3D">
        <w:rPr>
          <w:rFonts w:ascii="Calibri" w:hAnsi="Calibri" w:cs="Calibri"/>
          <w:szCs w:val="22"/>
        </w:rPr>
        <w:t>;</w:t>
      </w:r>
    </w:p>
    <w:p w14:paraId="6C55CF53" w14:textId="3BD50208" w:rsidR="00A6648D" w:rsidRPr="00D67A3D" w:rsidRDefault="007E7D6D" w:rsidP="00D67A3D">
      <w:pPr>
        <w:pStyle w:val="Odstavecseseznamem"/>
        <w:widowControl w:val="0"/>
        <w:numPr>
          <w:ilvl w:val="0"/>
          <w:numId w:val="5"/>
        </w:numPr>
        <w:jc w:val="both"/>
        <w:rPr>
          <w:rFonts w:ascii="Calibri" w:hAnsi="Calibri" w:cs="Calibri"/>
          <w:szCs w:val="22"/>
        </w:rPr>
      </w:pPr>
      <w:r>
        <w:rPr>
          <w:rFonts w:ascii="Calibri" w:hAnsi="Calibri" w:cs="Calibri"/>
          <w:szCs w:val="22"/>
        </w:rPr>
        <w:t>datum</w:t>
      </w:r>
      <w:r w:rsidR="00A6648D" w:rsidRPr="00D67A3D">
        <w:rPr>
          <w:rFonts w:ascii="Calibri" w:hAnsi="Calibri" w:cs="Calibri"/>
          <w:szCs w:val="22"/>
        </w:rPr>
        <w:t xml:space="preserve"> vystaven</w:t>
      </w:r>
      <w:r>
        <w:rPr>
          <w:rFonts w:ascii="Calibri" w:hAnsi="Calibri" w:cs="Calibri"/>
          <w:szCs w:val="22"/>
        </w:rPr>
        <w:t>í</w:t>
      </w:r>
      <w:r w:rsidR="00A6648D" w:rsidRPr="00D67A3D">
        <w:rPr>
          <w:rFonts w:ascii="Calibri" w:hAnsi="Calibri" w:cs="Calibri"/>
          <w:szCs w:val="22"/>
        </w:rPr>
        <w:t xml:space="preserve"> a datum splatnosti;</w:t>
      </w:r>
    </w:p>
    <w:p w14:paraId="32FF9066" w14:textId="37E034B9" w:rsidR="00A6648D" w:rsidRPr="004617FC" w:rsidRDefault="007E7D6D" w:rsidP="00A6648D">
      <w:pPr>
        <w:widowControl w:val="0"/>
        <w:numPr>
          <w:ilvl w:val="0"/>
          <w:numId w:val="5"/>
        </w:numPr>
        <w:jc w:val="both"/>
        <w:rPr>
          <w:rFonts w:ascii="Calibri" w:hAnsi="Calibri" w:cs="Calibri"/>
          <w:sz w:val="22"/>
          <w:szCs w:val="22"/>
        </w:rPr>
      </w:pPr>
      <w:r>
        <w:rPr>
          <w:rFonts w:ascii="Calibri" w:hAnsi="Calibri" w:cs="Calibri"/>
          <w:sz w:val="22"/>
          <w:szCs w:val="22"/>
        </w:rPr>
        <w:t>datum uskutečněného zdanitelného plnění</w:t>
      </w:r>
      <w:r w:rsidR="00A6648D" w:rsidRPr="004617FC">
        <w:rPr>
          <w:rFonts w:ascii="Calibri" w:hAnsi="Calibri" w:cs="Calibri"/>
          <w:sz w:val="22"/>
          <w:szCs w:val="22"/>
        </w:rPr>
        <w:t>;</w:t>
      </w:r>
    </w:p>
    <w:p w14:paraId="11536C9A" w14:textId="3A54118B" w:rsidR="00A6648D" w:rsidRPr="004617FC" w:rsidRDefault="007E7D6D" w:rsidP="001C0AB9">
      <w:pPr>
        <w:widowControl w:val="0"/>
        <w:numPr>
          <w:ilvl w:val="0"/>
          <w:numId w:val="5"/>
        </w:numPr>
        <w:spacing w:after="60"/>
        <w:ind w:left="1066" w:hanging="357"/>
        <w:jc w:val="both"/>
        <w:rPr>
          <w:rFonts w:ascii="Calibri" w:hAnsi="Calibri" w:cs="Calibri"/>
          <w:sz w:val="22"/>
          <w:szCs w:val="22"/>
        </w:rPr>
      </w:pPr>
      <w:r>
        <w:rPr>
          <w:rFonts w:ascii="Calibri" w:hAnsi="Calibri" w:cs="Calibri"/>
          <w:sz w:val="22"/>
          <w:szCs w:val="22"/>
        </w:rPr>
        <w:t>částka k úhradě</w:t>
      </w:r>
      <w:r w:rsidR="00A6648D" w:rsidRPr="004617FC">
        <w:rPr>
          <w:rFonts w:ascii="Calibri" w:hAnsi="Calibri" w:cs="Calibri"/>
          <w:sz w:val="22"/>
          <w:szCs w:val="22"/>
        </w:rPr>
        <w:t>.</w:t>
      </w:r>
    </w:p>
    <w:p w14:paraId="487A17BA" w14:textId="77777777"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0883A5DC"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w:t>
      </w:r>
      <w:r w:rsidR="001C0AB9" w:rsidRPr="001C0AB9">
        <w:rPr>
          <w:rFonts w:ascii="Calibri" w:hAnsi="Calibri" w:cs="Calibri"/>
          <w:sz w:val="22"/>
          <w:szCs w:val="22"/>
        </w:rPr>
        <w:t>náležitosti řádného daňového dokladu</w:t>
      </w:r>
      <w:r w:rsidRPr="004617FC">
        <w:rPr>
          <w:rFonts w:ascii="Calibri" w:hAnsi="Calibri" w:cs="Calibri"/>
          <w:sz w:val="22"/>
          <w:szCs w:val="22"/>
        </w:rPr>
        <w:t xml:space="preserve">.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1C0AB9">
      <w:pPr>
        <w:spacing w:after="60"/>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w:t>
      </w:r>
      <w:r w:rsidRPr="004617FC">
        <w:rPr>
          <w:rFonts w:ascii="Calibri" w:hAnsi="Calibri" w:cs="Calibri"/>
          <w:sz w:val="22"/>
          <w:szCs w:val="22"/>
        </w:rPr>
        <w:lastRenderedPageBreak/>
        <w:t>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3ACE9504" w14:textId="77777777" w:rsidR="0024457F" w:rsidRPr="004617FC" w:rsidRDefault="0024457F"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223799FD" w14:textId="1F060E64" w:rsidR="00D53BCC" w:rsidRPr="004617FC" w:rsidRDefault="0024457F" w:rsidP="001C0AB9">
      <w:pPr>
        <w:tabs>
          <w:tab w:val="left" w:pos="0"/>
        </w:tabs>
        <w:spacing w:after="60"/>
        <w:ind w:left="715" w:hanging="709"/>
        <w:jc w:val="both"/>
        <w:rPr>
          <w:rFonts w:ascii="Calibri" w:hAnsi="Calibri" w:cs="Calibri"/>
          <w:i/>
          <w:sz w:val="22"/>
          <w:szCs w:val="22"/>
        </w:rPr>
      </w:pPr>
      <w:r w:rsidRPr="004617FC">
        <w:rPr>
          <w:rFonts w:ascii="Calibri" w:hAnsi="Calibri" w:cs="Calibri"/>
          <w:b/>
          <w:sz w:val="22"/>
          <w:szCs w:val="22"/>
        </w:rPr>
        <w:t>6.2</w:t>
      </w:r>
      <w:r w:rsidRPr="004617FC">
        <w:rPr>
          <w:rFonts w:ascii="Calibri" w:hAnsi="Calibri" w:cs="Calibri"/>
          <w:sz w:val="22"/>
          <w:szCs w:val="22"/>
        </w:rPr>
        <w:tab/>
      </w:r>
      <w:r w:rsidR="00D53BCC" w:rsidRPr="004617FC">
        <w:rPr>
          <w:rFonts w:ascii="Calibri" w:hAnsi="Calibri" w:cs="Calibri"/>
          <w:iCs/>
          <w:sz w:val="22"/>
          <w:szCs w:val="22"/>
        </w:rPr>
        <w:t>Prodávající se zavazuje, že bude mít po celou dobu účinnosti této smlouvy sjednanou pojistnou smlouvu, jejímž předmětem je pojištění odpovědnosti za škodu způsobenou</w:t>
      </w:r>
      <w:r w:rsidR="00CA27B1" w:rsidRPr="004617FC">
        <w:rPr>
          <w:rFonts w:ascii="Calibri" w:hAnsi="Calibri" w:cs="Calibri"/>
          <w:iCs/>
          <w:sz w:val="22"/>
          <w:szCs w:val="22"/>
        </w:rPr>
        <w:t xml:space="preserve"> </w:t>
      </w:r>
      <w:r w:rsidR="00CF2196">
        <w:rPr>
          <w:rFonts w:ascii="Calibri" w:hAnsi="Calibri" w:cs="Calibri"/>
          <w:iCs/>
          <w:sz w:val="22"/>
          <w:szCs w:val="22"/>
        </w:rPr>
        <w:t>prodávajícím</w:t>
      </w:r>
      <w:r w:rsidR="00D53BCC" w:rsidRPr="004617FC">
        <w:rPr>
          <w:rFonts w:ascii="Calibri" w:hAnsi="Calibri" w:cs="Calibri"/>
          <w:iCs/>
          <w:sz w:val="22"/>
          <w:szCs w:val="22"/>
        </w:rPr>
        <w:t xml:space="preserve"> třetí osob</w:t>
      </w:r>
      <w:r w:rsidR="00CF2196">
        <w:rPr>
          <w:rFonts w:ascii="Calibri" w:hAnsi="Calibri" w:cs="Calibri"/>
          <w:iCs/>
          <w:sz w:val="22"/>
          <w:szCs w:val="22"/>
        </w:rPr>
        <w:t>ě</w:t>
      </w:r>
      <w:r w:rsidR="00822A40" w:rsidRPr="004617FC">
        <w:rPr>
          <w:rFonts w:ascii="Calibri" w:hAnsi="Calibri" w:cs="Calibri"/>
          <w:iCs/>
          <w:sz w:val="22"/>
          <w:szCs w:val="22"/>
        </w:rPr>
        <w:t xml:space="preserve"> s</w:t>
      </w:r>
      <w:r w:rsidR="00CF2196">
        <w:rPr>
          <w:rFonts w:ascii="Calibri" w:hAnsi="Calibri" w:cs="Calibri"/>
          <w:iCs/>
          <w:sz w:val="22"/>
          <w:szCs w:val="22"/>
        </w:rPr>
        <w:t> minimálním pojistným plněním</w:t>
      </w:r>
      <w:r w:rsidR="00822A40" w:rsidRPr="004617FC">
        <w:rPr>
          <w:rFonts w:ascii="Calibri" w:hAnsi="Calibri" w:cs="Calibri"/>
          <w:iCs/>
          <w:sz w:val="22"/>
          <w:szCs w:val="22"/>
        </w:rPr>
        <w:t xml:space="preserve"> </w:t>
      </w:r>
      <w:r w:rsidR="006935A6">
        <w:rPr>
          <w:rFonts w:ascii="Calibri" w:hAnsi="Calibri" w:cs="Calibri"/>
          <w:iCs/>
          <w:sz w:val="22"/>
          <w:szCs w:val="22"/>
        </w:rPr>
        <w:t xml:space="preserve">ve </w:t>
      </w:r>
      <w:r w:rsidR="00822A40" w:rsidRPr="004617FC">
        <w:rPr>
          <w:rFonts w:ascii="Calibri" w:hAnsi="Calibri" w:cs="Calibri"/>
          <w:iCs/>
          <w:sz w:val="22"/>
          <w:szCs w:val="22"/>
        </w:rPr>
        <w:t xml:space="preserve">výši </w:t>
      </w:r>
      <w:r w:rsidR="005118B2">
        <w:rPr>
          <w:rFonts w:ascii="Calibri" w:hAnsi="Calibri" w:cs="Calibri"/>
          <w:iCs/>
          <w:sz w:val="22"/>
          <w:szCs w:val="22"/>
        </w:rPr>
        <w:t>1</w:t>
      </w:r>
      <w:r w:rsidR="00C82102">
        <w:rPr>
          <w:rFonts w:ascii="Calibri" w:hAnsi="Calibri" w:cs="Calibri"/>
          <w:iCs/>
          <w:sz w:val="22"/>
          <w:szCs w:val="22"/>
        </w:rPr>
        <w:t> 000 000</w:t>
      </w:r>
      <w:r w:rsidR="00822A40" w:rsidRPr="004617FC">
        <w:rPr>
          <w:rFonts w:ascii="Calibri" w:hAnsi="Calibri" w:cs="Calibri"/>
          <w:iCs/>
          <w:sz w:val="22"/>
          <w:szCs w:val="22"/>
        </w:rPr>
        <w:t xml:space="preserve"> Kč</w:t>
      </w:r>
      <w:r w:rsidR="00D53BCC" w:rsidRPr="004617FC">
        <w:rPr>
          <w:rFonts w:ascii="Calibri" w:hAnsi="Calibri" w:cs="Calibri"/>
          <w:iCs/>
          <w:sz w:val="22"/>
          <w:szCs w:val="22"/>
        </w:rPr>
        <w:t>.</w:t>
      </w:r>
      <w:r w:rsidR="00822A40" w:rsidRPr="004617FC">
        <w:rPr>
          <w:rFonts w:ascii="Calibri" w:hAnsi="Calibri" w:cs="Calibri"/>
          <w:iCs/>
          <w:sz w:val="22"/>
          <w:szCs w:val="22"/>
        </w:rPr>
        <w:t xml:space="preserve"> Na písemnou žádost kupujícího je prodávající povinen do 5 pracovních dnů předložit kupujícímu dokumenty prokazující, že pojištění v požadovaném rozsahu a výši trvá. </w:t>
      </w:r>
      <w:r w:rsidR="006E32BA" w:rsidRPr="004617FC">
        <w:rPr>
          <w:rFonts w:ascii="Calibri" w:hAnsi="Calibri" w:cs="Calibri"/>
          <w:iCs/>
          <w:sz w:val="22"/>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77777777" w:rsidR="009F4906"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6.3</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77777777" w:rsidR="00D53BCC"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6.4</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084FAE52"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6.5</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1C0AB9">
      <w:pPr>
        <w:tabs>
          <w:tab w:val="left" w:pos="0"/>
        </w:tabs>
        <w:spacing w:after="60"/>
        <w:ind w:left="715" w:hanging="709"/>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7C2CAFEF" w:rsidR="0024457F"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6.6</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366E07B1" w:rsidR="0024457F" w:rsidRPr="004617FC" w:rsidRDefault="0024457F"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.7</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w:t>
      </w:r>
      <w:r w:rsidR="001C0AB9">
        <w:rPr>
          <w:rFonts w:ascii="Calibri" w:hAnsi="Calibri" w:cs="Calibri"/>
          <w:sz w:val="22"/>
          <w:szCs w:val="22"/>
        </w:rPr>
        <w:t>, e-mailem</w:t>
      </w:r>
      <w:r w:rsidR="00031EBF" w:rsidRPr="004617FC">
        <w:rPr>
          <w:rFonts w:ascii="Calibri" w:hAnsi="Calibri" w:cs="Calibri"/>
          <w:sz w:val="22"/>
          <w:szCs w:val="22"/>
        </w:rPr>
        <w:t xml:space="preserve"> </w:t>
      </w:r>
      <w:r w:rsidR="0080728A" w:rsidRPr="004617FC">
        <w:rPr>
          <w:rFonts w:ascii="Calibri" w:hAnsi="Calibri" w:cs="Calibri"/>
          <w:sz w:val="22"/>
          <w:szCs w:val="22"/>
        </w:rPr>
        <w:t xml:space="preserve">nebo </w:t>
      </w:r>
      <w:r w:rsidR="001C0AB9">
        <w:rPr>
          <w:rFonts w:ascii="Calibri" w:hAnsi="Calibri" w:cs="Calibri"/>
          <w:sz w:val="22"/>
          <w:szCs w:val="22"/>
        </w:rPr>
        <w:t xml:space="preserve">prostřednictvím </w:t>
      </w:r>
      <w:r w:rsidR="0080728A" w:rsidRPr="004617FC">
        <w:rPr>
          <w:rFonts w:ascii="Calibri" w:hAnsi="Calibri" w:cs="Calibri"/>
          <w:sz w:val="22"/>
          <w:szCs w:val="22"/>
        </w:rPr>
        <w:t>datov</w:t>
      </w:r>
      <w:r w:rsidR="001C0AB9">
        <w:rPr>
          <w:rFonts w:ascii="Calibri" w:hAnsi="Calibri" w:cs="Calibri"/>
          <w:sz w:val="22"/>
          <w:szCs w:val="22"/>
        </w:rPr>
        <w:t>é</w:t>
      </w:r>
      <w:r w:rsidR="0080728A" w:rsidRPr="004617FC">
        <w:rPr>
          <w:rFonts w:ascii="Calibri" w:hAnsi="Calibri" w:cs="Calibri"/>
          <w:sz w:val="22"/>
          <w:szCs w:val="22"/>
        </w:rPr>
        <w:t xml:space="preserve"> schránk</w:t>
      </w:r>
      <w:r w:rsidR="001C0AB9">
        <w:rPr>
          <w:rFonts w:ascii="Calibri" w:hAnsi="Calibri" w:cs="Calibri"/>
          <w:sz w:val="22"/>
          <w:szCs w:val="22"/>
        </w:rPr>
        <w:t>y</w:t>
      </w:r>
      <w:r w:rsidR="00031EBF" w:rsidRPr="004617FC">
        <w:rPr>
          <w:rFonts w:ascii="Calibri" w:hAnsi="Calibri" w:cs="Calibri"/>
          <w:sz w:val="22"/>
          <w:szCs w:val="22"/>
        </w:rPr>
        <w:t xml:space="preserve">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2765C484" w:rsidR="0024457F" w:rsidRPr="004617FC" w:rsidRDefault="008637B6" w:rsidP="001C0AB9">
      <w:pPr>
        <w:tabs>
          <w:tab w:val="left" w:pos="0"/>
        </w:tabs>
        <w:spacing w:after="60"/>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8</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7B7FEC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9</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lastRenderedPageBreak/>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1C0AB9">
      <w:pPr>
        <w:spacing w:after="60"/>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42C2CBE5" w14:textId="77777777" w:rsidR="00A14B79"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A14B79" w:rsidRPr="00A14B79">
        <w:rPr>
          <w:rFonts w:ascii="Calibri" w:hAnsi="Calibri" w:cs="Calibri"/>
          <w:b/>
          <w:bCs/>
          <w:sz w:val="22"/>
          <w:szCs w:val="22"/>
        </w:rPr>
        <w:t>Expirační doba zboží nesmí být kratší než 6 měsíců ode dne přejímky zboží</w:t>
      </w:r>
      <w:r w:rsidR="00A14B79">
        <w:rPr>
          <w:rFonts w:ascii="Calibri" w:hAnsi="Calibri" w:cs="Calibri"/>
          <w:sz w:val="22"/>
          <w:szCs w:val="22"/>
        </w:rPr>
        <w:t>.</w:t>
      </w:r>
    </w:p>
    <w:p w14:paraId="7FBF8AF6" w14:textId="7530B7F9" w:rsidR="00826BA0" w:rsidRPr="004617FC" w:rsidRDefault="00A14B79" w:rsidP="00A14B79">
      <w:pPr>
        <w:spacing w:after="60"/>
        <w:ind w:left="709" w:hanging="709"/>
        <w:jc w:val="both"/>
        <w:rPr>
          <w:rFonts w:ascii="Calibri" w:hAnsi="Calibri" w:cs="Calibri"/>
          <w:sz w:val="22"/>
          <w:szCs w:val="22"/>
        </w:rPr>
      </w:pPr>
      <w:r>
        <w:rPr>
          <w:rFonts w:ascii="Calibri" w:hAnsi="Calibri" w:cs="Calibri"/>
          <w:b/>
          <w:sz w:val="22"/>
          <w:szCs w:val="22"/>
        </w:rPr>
        <w:t>7.3</w:t>
      </w:r>
      <w:r>
        <w:rPr>
          <w:rFonts w:ascii="Calibri" w:hAnsi="Calibri" w:cs="Calibri"/>
          <w:b/>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89EF685"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0858E06C"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0948D292"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1C2D7F0"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2F93CE0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77777777" w:rsidR="00401C9C" w:rsidRDefault="00B27F6E" w:rsidP="00BE3C49">
      <w:pPr>
        <w:tabs>
          <w:tab w:val="num" w:pos="0"/>
        </w:tabs>
        <w:spacing w:after="60"/>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2.3 smlouvy je prodávající povinen zaplatit kupujícímu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19C8690F" w14:textId="0EFF3C6A" w:rsidR="00D332BF"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w:t>
      </w:r>
      <w:r w:rsidR="00D332BF" w:rsidRPr="004617FC">
        <w:rPr>
          <w:rFonts w:ascii="Calibri" w:hAnsi="Calibri" w:cs="Calibri"/>
          <w:sz w:val="22"/>
          <w:szCs w:val="22"/>
        </w:rPr>
        <w:lastRenderedPageBreak/>
        <w:t>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1B92937" w14:textId="6D14E059" w:rsidR="006D51AD" w:rsidRPr="004617FC" w:rsidRDefault="006D51AD" w:rsidP="00BE3C49">
      <w:pPr>
        <w:tabs>
          <w:tab w:val="num" w:pos="0"/>
        </w:tabs>
        <w:spacing w:after="60"/>
        <w:ind w:left="709" w:hanging="709"/>
        <w:jc w:val="both"/>
        <w:rPr>
          <w:rFonts w:ascii="Calibri" w:hAnsi="Calibri" w:cs="Calibri"/>
          <w:i/>
          <w:sz w:val="22"/>
          <w:szCs w:val="22"/>
        </w:rPr>
      </w:pPr>
      <w:r w:rsidRPr="004617FC">
        <w:rPr>
          <w:rFonts w:ascii="Calibri" w:hAnsi="Calibri" w:cs="Calibri"/>
          <w:b/>
          <w:sz w:val="22"/>
          <w:szCs w:val="22"/>
        </w:rPr>
        <w:t>9.4</w:t>
      </w:r>
      <w:r w:rsidRPr="004617FC">
        <w:rPr>
          <w:rFonts w:ascii="Calibri" w:hAnsi="Calibri" w:cs="Calibri"/>
          <w:b/>
          <w:sz w:val="22"/>
          <w:szCs w:val="22"/>
        </w:rPr>
        <w:tab/>
      </w:r>
      <w:r w:rsidRPr="004617FC">
        <w:rPr>
          <w:rFonts w:ascii="Calibri" w:hAnsi="Calibri" w:cs="Calibri"/>
          <w:iCs/>
          <w:sz w:val="22"/>
          <w:szCs w:val="22"/>
        </w:rPr>
        <w:t>V případě prodlení prodávajícího</w:t>
      </w:r>
      <w:r w:rsidR="007F5689" w:rsidRPr="004617FC">
        <w:rPr>
          <w:rFonts w:ascii="Calibri" w:hAnsi="Calibri" w:cs="Calibri"/>
          <w:iCs/>
          <w:sz w:val="22"/>
          <w:szCs w:val="22"/>
        </w:rPr>
        <w:t xml:space="preserve"> s předložením pojistné smlouvy dle čl. 6.2 smlouvy, uhradí prodávající kupujícímu smluvní pokutu ve výši 1</w:t>
      </w:r>
      <w:r w:rsidR="00BE3C49">
        <w:rPr>
          <w:rFonts w:ascii="Calibri" w:hAnsi="Calibri" w:cs="Calibri"/>
          <w:iCs/>
          <w:sz w:val="22"/>
          <w:szCs w:val="22"/>
        </w:rPr>
        <w:t xml:space="preserve"> </w:t>
      </w:r>
      <w:r w:rsidR="007F5689" w:rsidRPr="004617FC">
        <w:rPr>
          <w:rFonts w:ascii="Calibri" w:hAnsi="Calibri" w:cs="Calibri"/>
          <w:iCs/>
          <w:sz w:val="22"/>
          <w:szCs w:val="22"/>
        </w:rPr>
        <w:t>000,</w:t>
      </w:r>
      <w:r w:rsidR="00A559C8">
        <w:rPr>
          <w:rFonts w:ascii="Calibri" w:hAnsi="Calibri" w:cs="Calibri"/>
          <w:iCs/>
          <w:sz w:val="22"/>
          <w:szCs w:val="22"/>
        </w:rPr>
        <w:t>-</w:t>
      </w:r>
      <w:r w:rsidR="007F5689" w:rsidRPr="004617FC">
        <w:rPr>
          <w:rFonts w:ascii="Calibri" w:hAnsi="Calibri" w:cs="Calibri"/>
          <w:iCs/>
          <w:sz w:val="22"/>
          <w:szCs w:val="22"/>
        </w:rPr>
        <w:t xml:space="preserve"> Kč za každý i započatý den prodlení.</w:t>
      </w:r>
    </w:p>
    <w:p w14:paraId="3873239D" w14:textId="5ABA18C0" w:rsidR="006C7D53"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6.4 této smlouvy je prodávající povinen zaplatit kupujícímu smluvní pokutu ve výši 10 % z kupní ceny bez DPH za každé jednotlivé porušení této smluvní povinnosti.</w:t>
      </w:r>
    </w:p>
    <w:p w14:paraId="342A1C99" w14:textId="3EDFC297" w:rsidR="00C77162"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BE3C4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je prodávající povinen zaplatit kupují</w:t>
      </w:r>
      <w:r w:rsidR="006C7D53" w:rsidRPr="004617FC">
        <w:rPr>
          <w:rFonts w:ascii="Calibri" w:hAnsi="Calibri" w:cs="Calibri"/>
          <w:sz w:val="22"/>
          <w:szCs w:val="22"/>
        </w:rPr>
        <w:t>címu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B446FB">
      <w:pPr>
        <w:tabs>
          <w:tab w:val="num" w:pos="0"/>
        </w:tabs>
        <w:spacing w:after="60"/>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B446FB">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B446FB">
      <w:pPr>
        <w:pStyle w:val="Odstavecseseznamem"/>
        <w:numPr>
          <w:ilvl w:val="0"/>
          <w:numId w:val="10"/>
        </w:numPr>
        <w:spacing w:after="60"/>
        <w:ind w:left="1135" w:hanging="284"/>
        <w:contextualSpacing w:val="0"/>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2D19F438"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B446FB">
        <w:rPr>
          <w:rFonts w:ascii="Calibri" w:hAnsi="Calibri" w:cs="Calibri"/>
          <w:szCs w:val="22"/>
        </w:rPr>
        <w:t>;</w:t>
      </w:r>
      <w:r w:rsidR="00B446FB">
        <w:rPr>
          <w:rFonts w:ascii="Calibri" w:hAnsi="Calibri" w:cs="Calibri"/>
          <w:szCs w:val="22"/>
        </w:rPr>
        <w:tab/>
      </w:r>
      <w:r w:rsidRPr="004617FC">
        <w:rPr>
          <w:rFonts w:ascii="Calibri" w:hAnsi="Calibri" w:cs="Calibri"/>
          <w:szCs w:val="22"/>
        </w:rPr>
        <w:t xml:space="preserve"> </w:t>
      </w:r>
    </w:p>
    <w:p w14:paraId="231D57BB" w14:textId="57BADD0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B446FB">
        <w:rPr>
          <w:rFonts w:ascii="Calibri" w:hAnsi="Calibri" w:cs="Calibri"/>
          <w:szCs w:val="22"/>
        </w:rPr>
        <w:t>;</w:t>
      </w:r>
    </w:p>
    <w:p w14:paraId="4DF7B012" w14:textId="36BD9FAC" w:rsidR="00C33878" w:rsidRPr="004617FC" w:rsidRDefault="00C33878"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B446FB">
        <w:rPr>
          <w:rFonts w:ascii="Calibri" w:hAnsi="Calibri" w:cs="Calibri"/>
          <w:szCs w:val="22"/>
        </w:rPr>
        <w:t>;</w:t>
      </w:r>
    </w:p>
    <w:p w14:paraId="7251720D" w14:textId="23A34C53" w:rsidR="00970697" w:rsidRPr="004617FC" w:rsidRDefault="00970697"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nepředloží dle čl. 6.2 dokument prokazující sjednané pojištění odpovědnosti za škodu</w:t>
      </w:r>
      <w:r w:rsidR="00B446FB">
        <w:rPr>
          <w:rFonts w:ascii="Calibri" w:hAnsi="Calibri" w:cs="Calibri"/>
          <w:szCs w:val="22"/>
        </w:rPr>
        <w:t>;</w:t>
      </w:r>
    </w:p>
    <w:p w14:paraId="37BB5682" w14:textId="3715EC91" w:rsidR="009F4906" w:rsidRPr="004617FC" w:rsidRDefault="00682999" w:rsidP="00B446FB">
      <w:pPr>
        <w:pStyle w:val="Odstavecseseznamem"/>
        <w:numPr>
          <w:ilvl w:val="0"/>
          <w:numId w:val="13"/>
        </w:numPr>
        <w:spacing w:after="60"/>
        <w:ind w:left="1135" w:hanging="284"/>
        <w:contextualSpacing w:val="0"/>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w:t>
      </w:r>
      <w:r w:rsidR="00B446FB">
        <w:rPr>
          <w:rFonts w:ascii="Calibri" w:hAnsi="Calibri" w:cs="Calibri"/>
          <w:szCs w:val="22"/>
        </w:rPr>
        <w:t xml:space="preserve"> nástupem k řešení </w:t>
      </w:r>
      <w:r w:rsidR="009F4906" w:rsidRPr="004617FC">
        <w:rPr>
          <w:rFonts w:ascii="Calibri" w:hAnsi="Calibri" w:cs="Calibri"/>
          <w:szCs w:val="22"/>
        </w:rPr>
        <w:t>reklamované vady ve lhůtě dle čl. 7.</w:t>
      </w:r>
      <w:r w:rsidR="00B446FB">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r w:rsidR="00B446FB">
        <w:rPr>
          <w:rFonts w:ascii="Calibri" w:hAnsi="Calibri" w:cs="Calibri"/>
          <w:szCs w:val="22"/>
        </w:rPr>
        <w:t>.</w:t>
      </w:r>
    </w:p>
    <w:p w14:paraId="28F28E32" w14:textId="42B0697B" w:rsidR="0024457F" w:rsidRPr="004617FC" w:rsidRDefault="004913A1"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822A641" w:rsidR="004E7858" w:rsidRPr="004617FC" w:rsidRDefault="004E7858" w:rsidP="00B446FB">
      <w:pPr>
        <w:spacing w:after="60"/>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2 měsíce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xml:space="preserve">, ochrany důvěrných informací, práva na náhradu škody vzniklé z porušení smluvních povinností a ustanovení týkající se </w:t>
      </w:r>
      <w:r w:rsidR="0024457F" w:rsidRPr="004617FC">
        <w:rPr>
          <w:rFonts w:ascii="Calibri" w:hAnsi="Calibri" w:cs="Calibri"/>
          <w:sz w:val="22"/>
          <w:szCs w:val="22"/>
        </w:rPr>
        <w:lastRenderedPageBreak/>
        <w:t>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5F3F9DCC" w:rsidR="0024457F" w:rsidRPr="004617FC" w:rsidRDefault="00CF64F6" w:rsidP="00B446FB">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00DE07F6" w:rsidRPr="00DE07F6">
        <w:rPr>
          <w:rFonts w:ascii="Calibri" w:hAnsi="Calibri" w:cs="Calibr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w:t>
      </w:r>
      <w:r w:rsidR="0024457F" w:rsidRPr="004617FC">
        <w:rPr>
          <w:rFonts w:ascii="Calibri" w:hAnsi="Calibri" w:cs="Calibri"/>
          <w:sz w:val="22"/>
          <w:szCs w:val="22"/>
        </w:rPr>
        <w:t xml:space="preserve"> </w:t>
      </w:r>
    </w:p>
    <w:p w14:paraId="7E39A517" w14:textId="2B4A9F08" w:rsidR="0024457F" w:rsidRPr="004617FC" w:rsidRDefault="00CF64F6" w:rsidP="00EA1EF1">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r>
      <w:r w:rsidR="00EA1EF1" w:rsidRPr="00EA1EF1">
        <w:rPr>
          <w:rFonts w:ascii="Calibri" w:hAnsi="Calibri" w:cs="Calibri"/>
          <w:sz w:val="22"/>
          <w:szCs w:val="22"/>
        </w:rPr>
        <w:t>Prodávající bere na vědomí, že kupující bude zpracovávat jeho osobní a další údaj</w:t>
      </w:r>
      <w:r w:rsidR="00DE07F6">
        <w:rPr>
          <w:rFonts w:ascii="Calibri" w:hAnsi="Calibri" w:cs="Calibri"/>
          <w:sz w:val="22"/>
          <w:szCs w:val="22"/>
        </w:rPr>
        <w:t>e</w:t>
      </w:r>
      <w:r w:rsidR="00EA1EF1" w:rsidRPr="00EA1EF1">
        <w:rPr>
          <w:rFonts w:ascii="Calibri" w:hAnsi="Calibri" w:cs="Calibri"/>
          <w:sz w:val="22"/>
          <w:szCs w:val="22"/>
        </w:rPr>
        <w:t xml:space="preserve"> ve smlouvě uveden</w:t>
      </w:r>
      <w:r w:rsidR="00DE07F6">
        <w:rPr>
          <w:rFonts w:ascii="Calibri" w:hAnsi="Calibri" w:cs="Calibri"/>
          <w:sz w:val="22"/>
          <w:szCs w:val="22"/>
        </w:rPr>
        <w:t>é</w:t>
      </w:r>
      <w:r w:rsidR="00EA1EF1" w:rsidRPr="00EA1EF1">
        <w:rPr>
          <w:rFonts w:ascii="Calibri" w:hAnsi="Calibri" w:cs="Calibri"/>
          <w:sz w:val="22"/>
          <w:szCs w:val="22"/>
        </w:rPr>
        <w:t xml:space="preserve"> pro účely naplnění práv a povinností vyplývajících z této smlouvy, a to po dobu její platnosti a dobu stanovenou pro archivaci.</w:t>
      </w:r>
    </w:p>
    <w:p w14:paraId="047F4F7B" w14:textId="7A0236A1" w:rsidR="0024457F" w:rsidRPr="004617FC" w:rsidRDefault="00CF64F6" w:rsidP="00DE07F6">
      <w:pPr>
        <w:pStyle w:val="Zkladntextodsazen"/>
        <w:spacing w:after="6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DE07F6">
      <w:pPr>
        <w:pStyle w:val="Zkladntextodsazen"/>
        <w:spacing w:after="6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DE07F6">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A430FDB" w:rsidR="00A53319" w:rsidRPr="00A04773" w:rsidRDefault="0024457F" w:rsidP="00DE07F6">
      <w:pPr>
        <w:pStyle w:val="Zkladntextodsazen"/>
        <w:spacing w:after="60"/>
        <w:ind w:left="703" w:hanging="703"/>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na dobu </w:t>
      </w:r>
      <w:r w:rsidR="0022356A">
        <w:rPr>
          <w:rFonts w:ascii="Calibri" w:hAnsi="Calibri" w:cs="Calibri"/>
          <w:b/>
          <w:iCs/>
          <w:sz w:val="22"/>
          <w:szCs w:val="22"/>
        </w:rPr>
        <w:t>dvou</w:t>
      </w:r>
      <w:r w:rsidR="00B33D87" w:rsidRPr="00A04773">
        <w:rPr>
          <w:rFonts w:ascii="Calibri" w:hAnsi="Calibri" w:cs="Calibri"/>
          <w:b/>
          <w:iCs/>
          <w:sz w:val="22"/>
          <w:szCs w:val="22"/>
        </w:rPr>
        <w:t xml:space="preserve"> </w:t>
      </w:r>
      <w:r w:rsidR="0022356A">
        <w:rPr>
          <w:rFonts w:ascii="Calibri" w:hAnsi="Calibri" w:cs="Calibri"/>
          <w:b/>
          <w:iCs/>
          <w:sz w:val="22"/>
          <w:szCs w:val="22"/>
        </w:rPr>
        <w:t>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DE07F6">
      <w:pPr>
        <w:pStyle w:val="Zkladntextodsazen"/>
        <w:tabs>
          <w:tab w:val="left" w:pos="709"/>
        </w:tabs>
        <w:spacing w:after="6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DE07F6">
      <w:pPr>
        <w:pStyle w:val="Zkladntextodsazen"/>
        <w:spacing w:after="60"/>
        <w:ind w:left="703" w:hanging="703"/>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12745349" w:rsidR="0024457F" w:rsidRPr="004617FC" w:rsidRDefault="0024457F" w:rsidP="00DE07F6">
      <w:pPr>
        <w:pStyle w:val="Zkladntextodsazen"/>
        <w:spacing w:after="60"/>
        <w:ind w:left="703" w:hanging="703"/>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 xml:space="preserve">Tato smlouva je vyhotovena ve </w:t>
      </w:r>
      <w:r w:rsidR="00802DD5" w:rsidRPr="004617FC">
        <w:rPr>
          <w:rFonts w:ascii="Calibri" w:hAnsi="Calibri" w:cs="Calibri"/>
          <w:sz w:val="22"/>
          <w:szCs w:val="22"/>
        </w:rPr>
        <w:t>dvou</w:t>
      </w:r>
      <w:r w:rsidR="008F43DF" w:rsidRPr="004617FC">
        <w:rPr>
          <w:rFonts w:ascii="Calibri" w:hAnsi="Calibri" w:cs="Calibri"/>
          <w:sz w:val="22"/>
          <w:szCs w:val="22"/>
        </w:rPr>
        <w:t xml:space="preserve"> </w:t>
      </w:r>
      <w:r w:rsidRPr="004617FC">
        <w:rPr>
          <w:rFonts w:ascii="Calibri" w:hAnsi="Calibri" w:cs="Calibri"/>
          <w:sz w:val="22"/>
          <w:szCs w:val="22"/>
        </w:rPr>
        <w:t>stejnopisech</w:t>
      </w:r>
      <w:r w:rsidR="009D46DF" w:rsidRPr="004617FC">
        <w:rPr>
          <w:rFonts w:ascii="Calibri" w:hAnsi="Calibri" w:cs="Calibri"/>
          <w:sz w:val="22"/>
          <w:szCs w:val="22"/>
        </w:rPr>
        <w:t xml:space="preserve"> s platností originálu</w:t>
      </w:r>
      <w:r w:rsidRPr="004617FC">
        <w:rPr>
          <w:rFonts w:ascii="Calibri" w:hAnsi="Calibri" w:cs="Calibri"/>
          <w:sz w:val="22"/>
          <w:szCs w:val="22"/>
        </w:rPr>
        <w:t>, z nic</w:t>
      </w:r>
      <w:r w:rsidR="00135413" w:rsidRPr="004617FC">
        <w:rPr>
          <w:rFonts w:ascii="Calibri" w:hAnsi="Calibri" w:cs="Calibri"/>
          <w:sz w:val="22"/>
          <w:szCs w:val="22"/>
        </w:rPr>
        <w:t xml:space="preserve">hž </w:t>
      </w:r>
      <w:r w:rsidR="00802DD5" w:rsidRPr="004617FC">
        <w:rPr>
          <w:rFonts w:ascii="Calibri" w:hAnsi="Calibri" w:cs="Calibri"/>
          <w:sz w:val="22"/>
          <w:szCs w:val="22"/>
        </w:rPr>
        <w:t>jeden s</w:t>
      </w:r>
      <w:r w:rsidR="009306B9" w:rsidRPr="004617FC">
        <w:rPr>
          <w:rFonts w:ascii="Calibri" w:hAnsi="Calibri" w:cs="Calibri"/>
          <w:sz w:val="22"/>
          <w:szCs w:val="22"/>
        </w:rPr>
        <w:t xml:space="preserve">tejnopis </w:t>
      </w:r>
      <w:r w:rsidR="00135413" w:rsidRPr="004617FC">
        <w:rPr>
          <w:rFonts w:ascii="Calibri" w:hAnsi="Calibri" w:cs="Calibri"/>
          <w:sz w:val="22"/>
          <w:szCs w:val="22"/>
        </w:rPr>
        <w:t>obdrží prodávající</w:t>
      </w:r>
      <w:r w:rsidRPr="004617FC">
        <w:rPr>
          <w:rFonts w:ascii="Calibri" w:hAnsi="Calibri" w:cs="Calibri"/>
          <w:sz w:val="22"/>
          <w:szCs w:val="22"/>
        </w:rPr>
        <w:t xml:space="preserve"> a </w:t>
      </w:r>
      <w:r w:rsidR="00802DD5" w:rsidRPr="004617FC">
        <w:rPr>
          <w:rFonts w:ascii="Calibri" w:hAnsi="Calibri" w:cs="Calibri"/>
          <w:sz w:val="22"/>
          <w:szCs w:val="22"/>
        </w:rPr>
        <w:t>jeden</w:t>
      </w:r>
      <w:r w:rsidR="009306B9" w:rsidRPr="004617FC">
        <w:rPr>
          <w:rFonts w:ascii="Calibri" w:hAnsi="Calibri" w:cs="Calibri"/>
          <w:sz w:val="22"/>
          <w:szCs w:val="22"/>
        </w:rPr>
        <w:t xml:space="preserve"> </w:t>
      </w:r>
      <w:r w:rsidR="00135413" w:rsidRPr="004617FC">
        <w:rPr>
          <w:rFonts w:ascii="Calibri" w:hAnsi="Calibri" w:cs="Calibri"/>
          <w:sz w:val="22"/>
          <w:szCs w:val="22"/>
        </w:rPr>
        <w:t>stejnopis</w:t>
      </w:r>
      <w:r w:rsidRPr="004617FC">
        <w:rPr>
          <w:rFonts w:ascii="Calibri" w:hAnsi="Calibri" w:cs="Calibri"/>
          <w:sz w:val="22"/>
          <w:szCs w:val="22"/>
        </w:rPr>
        <w:t xml:space="preserve"> obdrží </w:t>
      </w:r>
      <w:r w:rsidR="00135413" w:rsidRPr="004617FC">
        <w:rPr>
          <w:rFonts w:ascii="Calibri" w:hAnsi="Calibri" w:cs="Calibri"/>
          <w:sz w:val="22"/>
          <w:szCs w:val="22"/>
        </w:rPr>
        <w:t>kupující</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95E837F" w14:textId="77777777" w:rsidR="0024457F" w:rsidRPr="004617FC" w:rsidRDefault="0024457F" w:rsidP="0024457F">
      <w:pPr>
        <w:rPr>
          <w:rFonts w:ascii="Calibri" w:hAnsi="Calibri" w:cs="Calibri"/>
          <w:b/>
          <w:sz w:val="22"/>
          <w:szCs w:val="22"/>
        </w:rPr>
      </w:pPr>
    </w:p>
    <w:p w14:paraId="2491F7F3" w14:textId="23AC72ED" w:rsidR="0024457F" w:rsidRDefault="0024457F" w:rsidP="0024457F">
      <w:pPr>
        <w:ind w:right="-766"/>
        <w:jc w:val="both"/>
        <w:rPr>
          <w:rFonts w:ascii="Calibri" w:hAnsi="Calibri" w:cs="Calibri"/>
          <w:sz w:val="22"/>
          <w:szCs w:val="22"/>
        </w:rPr>
      </w:pP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7309B3BB"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V Pardubicích dne</w:t>
      </w:r>
      <w:r w:rsidR="00193B38">
        <w:rPr>
          <w:rFonts w:ascii="Calibri" w:hAnsi="Calibri" w:cs="Calibri"/>
          <w:sz w:val="22"/>
          <w:szCs w:val="22"/>
        </w:rPr>
        <w:tab/>
      </w:r>
      <w:r w:rsidRPr="004617FC">
        <w:rPr>
          <w:rFonts w:ascii="Calibri" w:hAnsi="Calibri" w:cs="Calibri"/>
          <w:sz w:val="22"/>
          <w:szCs w:val="22"/>
        </w:rPr>
        <w:t>V</w:t>
      </w:r>
      <w:r w:rsidR="00DE07F6">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p>
    <w:p w14:paraId="53F9E901" w14:textId="360438B6" w:rsidR="0024457F"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5B007568" w14:textId="0857086D" w:rsidR="00BA57EC" w:rsidRDefault="00BA57EC" w:rsidP="0024457F">
      <w:pPr>
        <w:shd w:val="clear" w:color="auto" w:fill="FFFFFF" w:themeFill="background1"/>
        <w:rPr>
          <w:rFonts w:ascii="Calibri" w:hAnsi="Calibri" w:cs="Calibri"/>
          <w:sz w:val="22"/>
          <w:szCs w:val="22"/>
        </w:rPr>
      </w:pPr>
    </w:p>
    <w:p w14:paraId="0DEAF3B3" w14:textId="0993D30D" w:rsidR="00096DC0" w:rsidRDefault="00096DC0" w:rsidP="0024457F">
      <w:pPr>
        <w:shd w:val="clear" w:color="auto" w:fill="FFFFFF" w:themeFill="background1"/>
        <w:rPr>
          <w:rFonts w:ascii="Calibri" w:hAnsi="Calibri" w:cs="Calibri"/>
          <w:sz w:val="22"/>
          <w:szCs w:val="22"/>
        </w:rPr>
      </w:pPr>
    </w:p>
    <w:p w14:paraId="071455F8" w14:textId="77777777" w:rsidR="00096DC0" w:rsidRDefault="00096DC0" w:rsidP="0024457F">
      <w:pPr>
        <w:shd w:val="clear" w:color="auto" w:fill="FFFFFF" w:themeFill="background1"/>
        <w:rPr>
          <w:rFonts w:ascii="Calibri" w:hAnsi="Calibri" w:cs="Calibri"/>
          <w:sz w:val="22"/>
          <w:szCs w:val="22"/>
        </w:rPr>
      </w:pPr>
    </w:p>
    <w:p w14:paraId="65C0E588" w14:textId="77777777" w:rsidR="0022356A" w:rsidRPr="004617FC" w:rsidRDefault="0022356A" w:rsidP="0024457F">
      <w:pPr>
        <w:shd w:val="clear" w:color="auto" w:fill="FFFFFF" w:themeFill="background1"/>
        <w:rPr>
          <w:rFonts w:ascii="Calibri" w:hAnsi="Calibri" w:cs="Calibri"/>
          <w:sz w:val="22"/>
          <w:szCs w:val="22"/>
        </w:rPr>
      </w:pP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10AB5951" w14:textId="188E2DDA" w:rsidR="0022356A" w:rsidRDefault="0022356A" w:rsidP="0024457F">
      <w:pPr>
        <w:rPr>
          <w:rFonts w:ascii="Calibri" w:hAnsi="Calibri" w:cs="Calibri"/>
          <w:sz w:val="22"/>
          <w:szCs w:val="22"/>
          <w:shd w:val="clear" w:color="auto" w:fill="FFFFFF" w:themeFill="background1"/>
        </w:rPr>
      </w:pPr>
    </w:p>
    <w:p w14:paraId="2181CB3B" w14:textId="77777777" w:rsidR="0022356A" w:rsidRPr="004617FC" w:rsidRDefault="0022356A" w:rsidP="0024457F">
      <w:pPr>
        <w:rPr>
          <w:rFonts w:ascii="Calibri" w:hAnsi="Calibri" w:cs="Calibri"/>
          <w:sz w:val="22"/>
          <w:szCs w:val="22"/>
          <w:shd w:val="clear" w:color="auto" w:fill="FFFFFF" w:themeFill="background1"/>
        </w:rPr>
      </w:pPr>
    </w:p>
    <w:p w14:paraId="33F3D78D" w14:textId="77777777" w:rsidR="0024457F" w:rsidRPr="004617FC" w:rsidRDefault="0024457F" w:rsidP="0024457F">
      <w:pPr>
        <w:rPr>
          <w:rFonts w:ascii="Calibri" w:hAnsi="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39EB99E3" w14:textId="77777777" w:rsidR="0024457F" w:rsidRPr="004617FC" w:rsidRDefault="0024457F" w:rsidP="0024457F">
      <w:pPr>
        <w:rPr>
          <w:rFonts w:ascii="Calibri" w:hAnsi="Calibri"/>
          <w:bCs/>
          <w:sz w:val="22"/>
          <w:szCs w:val="22"/>
        </w:rPr>
      </w:pPr>
    </w:p>
    <w:p w14:paraId="1E7B5DCD" w14:textId="0B5E5168" w:rsidR="0024457F" w:rsidRDefault="0024457F" w:rsidP="0024457F">
      <w:pPr>
        <w:rPr>
          <w:rFonts w:ascii="Calibri" w:hAnsi="Calibri"/>
          <w:bCs/>
          <w:sz w:val="22"/>
          <w:szCs w:val="22"/>
        </w:rPr>
      </w:pPr>
    </w:p>
    <w:p w14:paraId="3C65B462" w14:textId="24C5F6E2" w:rsidR="0022356A" w:rsidRDefault="0022356A"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3816217B" w:rsidR="0024457F" w:rsidRPr="004617FC" w:rsidRDefault="00D55843"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0A206E40" w:rsidR="00937B35" w:rsidRPr="004617FC" w:rsidRDefault="00D55843"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227F"/>
    <w:rsid w:val="00013363"/>
    <w:rsid w:val="000153A6"/>
    <w:rsid w:val="00015F6D"/>
    <w:rsid w:val="00031EBF"/>
    <w:rsid w:val="0003215D"/>
    <w:rsid w:val="0003476A"/>
    <w:rsid w:val="00035495"/>
    <w:rsid w:val="00047C2D"/>
    <w:rsid w:val="000504B3"/>
    <w:rsid w:val="00074CC0"/>
    <w:rsid w:val="00091376"/>
    <w:rsid w:val="00096DC0"/>
    <w:rsid w:val="000D64BA"/>
    <w:rsid w:val="000E1A8F"/>
    <w:rsid w:val="000E1D2F"/>
    <w:rsid w:val="000F100C"/>
    <w:rsid w:val="00126C75"/>
    <w:rsid w:val="00135413"/>
    <w:rsid w:val="00167D6F"/>
    <w:rsid w:val="00186540"/>
    <w:rsid w:val="001923EA"/>
    <w:rsid w:val="00193B38"/>
    <w:rsid w:val="001A4B49"/>
    <w:rsid w:val="001B2D5F"/>
    <w:rsid w:val="001C0AB9"/>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D4E1A"/>
    <w:rsid w:val="002E016F"/>
    <w:rsid w:val="00312BAF"/>
    <w:rsid w:val="00315171"/>
    <w:rsid w:val="00323DA3"/>
    <w:rsid w:val="00326A90"/>
    <w:rsid w:val="00336A0D"/>
    <w:rsid w:val="003424BA"/>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392F"/>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4153"/>
    <w:rsid w:val="004E7858"/>
    <w:rsid w:val="004F3257"/>
    <w:rsid w:val="005118B2"/>
    <w:rsid w:val="00526338"/>
    <w:rsid w:val="00533BE6"/>
    <w:rsid w:val="00543774"/>
    <w:rsid w:val="005674B9"/>
    <w:rsid w:val="0058153E"/>
    <w:rsid w:val="005920BC"/>
    <w:rsid w:val="005939C0"/>
    <w:rsid w:val="005A4EDB"/>
    <w:rsid w:val="005B26ED"/>
    <w:rsid w:val="005D02F6"/>
    <w:rsid w:val="005E0F36"/>
    <w:rsid w:val="005F38F7"/>
    <w:rsid w:val="00613A51"/>
    <w:rsid w:val="006220DA"/>
    <w:rsid w:val="00632931"/>
    <w:rsid w:val="00645BB4"/>
    <w:rsid w:val="00663060"/>
    <w:rsid w:val="0067099F"/>
    <w:rsid w:val="00676199"/>
    <w:rsid w:val="00677B3C"/>
    <w:rsid w:val="00682999"/>
    <w:rsid w:val="00690EC7"/>
    <w:rsid w:val="00692B9F"/>
    <w:rsid w:val="006935A6"/>
    <w:rsid w:val="006B0EBB"/>
    <w:rsid w:val="006C1A7A"/>
    <w:rsid w:val="006C3A67"/>
    <w:rsid w:val="006C5D32"/>
    <w:rsid w:val="006C7D53"/>
    <w:rsid w:val="006D30DF"/>
    <w:rsid w:val="006D464E"/>
    <w:rsid w:val="006D51AD"/>
    <w:rsid w:val="006D706A"/>
    <w:rsid w:val="006D7BFA"/>
    <w:rsid w:val="006E32BA"/>
    <w:rsid w:val="007247D4"/>
    <w:rsid w:val="00724DD2"/>
    <w:rsid w:val="00725152"/>
    <w:rsid w:val="007460F2"/>
    <w:rsid w:val="00762523"/>
    <w:rsid w:val="00766540"/>
    <w:rsid w:val="00784765"/>
    <w:rsid w:val="00787886"/>
    <w:rsid w:val="007961F7"/>
    <w:rsid w:val="007B3091"/>
    <w:rsid w:val="007B41BD"/>
    <w:rsid w:val="007B4D89"/>
    <w:rsid w:val="007B7F5F"/>
    <w:rsid w:val="007E7D6D"/>
    <w:rsid w:val="007F44DE"/>
    <w:rsid w:val="007F5689"/>
    <w:rsid w:val="007F5FB4"/>
    <w:rsid w:val="00802DD5"/>
    <w:rsid w:val="0080728A"/>
    <w:rsid w:val="00812CA0"/>
    <w:rsid w:val="00820D80"/>
    <w:rsid w:val="00822675"/>
    <w:rsid w:val="00822A40"/>
    <w:rsid w:val="00825F92"/>
    <w:rsid w:val="00826BA0"/>
    <w:rsid w:val="00827C96"/>
    <w:rsid w:val="00840BBA"/>
    <w:rsid w:val="00854496"/>
    <w:rsid w:val="008551B1"/>
    <w:rsid w:val="00855A4C"/>
    <w:rsid w:val="008637B6"/>
    <w:rsid w:val="008675E1"/>
    <w:rsid w:val="008B2EB1"/>
    <w:rsid w:val="008B7448"/>
    <w:rsid w:val="008D30AB"/>
    <w:rsid w:val="008F43DF"/>
    <w:rsid w:val="00906FEC"/>
    <w:rsid w:val="0090742B"/>
    <w:rsid w:val="00916435"/>
    <w:rsid w:val="009306B9"/>
    <w:rsid w:val="00937B35"/>
    <w:rsid w:val="00947323"/>
    <w:rsid w:val="00953E66"/>
    <w:rsid w:val="0095436A"/>
    <w:rsid w:val="00960ABB"/>
    <w:rsid w:val="00970218"/>
    <w:rsid w:val="00970697"/>
    <w:rsid w:val="00975A2B"/>
    <w:rsid w:val="00984311"/>
    <w:rsid w:val="00991E2E"/>
    <w:rsid w:val="009940AA"/>
    <w:rsid w:val="0099587F"/>
    <w:rsid w:val="00997989"/>
    <w:rsid w:val="009B7599"/>
    <w:rsid w:val="009C38C5"/>
    <w:rsid w:val="009D46DF"/>
    <w:rsid w:val="009F34A6"/>
    <w:rsid w:val="009F4906"/>
    <w:rsid w:val="009F5531"/>
    <w:rsid w:val="00A04773"/>
    <w:rsid w:val="00A07B7B"/>
    <w:rsid w:val="00A14B79"/>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7760"/>
    <w:rsid w:val="00B27F6E"/>
    <w:rsid w:val="00B33D87"/>
    <w:rsid w:val="00B446FB"/>
    <w:rsid w:val="00B50C12"/>
    <w:rsid w:val="00B52085"/>
    <w:rsid w:val="00B52E0B"/>
    <w:rsid w:val="00B7377A"/>
    <w:rsid w:val="00B8223A"/>
    <w:rsid w:val="00BA12C2"/>
    <w:rsid w:val="00BA57EC"/>
    <w:rsid w:val="00BB3965"/>
    <w:rsid w:val="00BB6BA8"/>
    <w:rsid w:val="00BC054F"/>
    <w:rsid w:val="00BD15CD"/>
    <w:rsid w:val="00BE3C49"/>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55843"/>
    <w:rsid w:val="00D65DE6"/>
    <w:rsid w:val="00D66BCF"/>
    <w:rsid w:val="00D67A3D"/>
    <w:rsid w:val="00D91251"/>
    <w:rsid w:val="00D96513"/>
    <w:rsid w:val="00DA0B0A"/>
    <w:rsid w:val="00DD782B"/>
    <w:rsid w:val="00DE07F6"/>
    <w:rsid w:val="00DE3207"/>
    <w:rsid w:val="00DE38CA"/>
    <w:rsid w:val="00E04AA8"/>
    <w:rsid w:val="00E16C66"/>
    <w:rsid w:val="00E174BC"/>
    <w:rsid w:val="00E37F4D"/>
    <w:rsid w:val="00E4278A"/>
    <w:rsid w:val="00E512B0"/>
    <w:rsid w:val="00E51AB2"/>
    <w:rsid w:val="00E52F12"/>
    <w:rsid w:val="00E92325"/>
    <w:rsid w:val="00E94023"/>
    <w:rsid w:val="00EA1EF1"/>
    <w:rsid w:val="00EE36D7"/>
    <w:rsid w:val="00EF3C85"/>
    <w:rsid w:val="00F07C7F"/>
    <w:rsid w:val="00F13DBC"/>
    <w:rsid w:val="00F15831"/>
    <w:rsid w:val="00F17580"/>
    <w:rsid w:val="00F17C12"/>
    <w:rsid w:val="00F255F7"/>
    <w:rsid w:val="00F32A81"/>
    <w:rsid w:val="00F46A56"/>
    <w:rsid w:val="00F62A60"/>
    <w:rsid w:val="00F70FF7"/>
    <w:rsid w:val="00F75A16"/>
    <w:rsid w:val="00F80786"/>
    <w:rsid w:val="00F84CA9"/>
    <w:rsid w:val="00F84CCE"/>
    <w:rsid w:val="00F966A2"/>
    <w:rsid w:val="00FC5013"/>
    <w:rsid w:val="00FC5374"/>
    <w:rsid w:val="00FD3C6A"/>
    <w:rsid w:val="00FD4231"/>
    <w:rsid w:val="00FE4265"/>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10</Pages>
  <Words>3752</Words>
  <Characters>22139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20</cp:revision>
  <cp:lastPrinted>2018-05-18T08:11:00Z</cp:lastPrinted>
  <dcterms:created xsi:type="dcterms:W3CDTF">2020-12-12T19:09:00Z</dcterms:created>
  <dcterms:modified xsi:type="dcterms:W3CDTF">2021-05-09T21:11:00Z</dcterms:modified>
</cp:coreProperties>
</file>